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E647F" w14:textId="777ACB4D" w:rsidR="00E921A6" w:rsidRPr="009A6D92" w:rsidRDefault="00E921A6" w:rsidP="009A6D92">
      <w:pPr>
        <w:pageBreakBefore/>
        <w:spacing w:after="120" w:line="360" w:lineRule="auto"/>
        <w:jc w:val="both"/>
        <w:outlineLvl w:val="0"/>
        <w:rPr>
          <w:b/>
          <w:sz w:val="22"/>
          <w:szCs w:val="22"/>
        </w:rPr>
      </w:pPr>
      <w:bookmarkStart w:id="0" w:name="_Toc254968905"/>
      <w:r w:rsidRPr="009A6D92">
        <w:rPr>
          <w:b/>
          <w:sz w:val="22"/>
          <w:szCs w:val="22"/>
          <w:lang w:val="en-US"/>
        </w:rPr>
        <w:t>III</w:t>
      </w:r>
      <w:r w:rsidRPr="009A6D92">
        <w:rPr>
          <w:b/>
          <w:sz w:val="22"/>
          <w:szCs w:val="22"/>
        </w:rPr>
        <w:t>. Техническ</w:t>
      </w:r>
      <w:bookmarkEnd w:id="0"/>
      <w:r w:rsidRPr="009A6D92">
        <w:rPr>
          <w:b/>
          <w:sz w:val="22"/>
          <w:szCs w:val="22"/>
        </w:rPr>
        <w:t>ое задание.</w:t>
      </w:r>
    </w:p>
    <w:p w14:paraId="3B0E6480" w14:textId="707AFAF2" w:rsidR="00E921A6" w:rsidRPr="009A6D92" w:rsidRDefault="00E921A6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Предмет закупки:</w:t>
      </w:r>
    </w:p>
    <w:p w14:paraId="497ACD60" w14:textId="1B2FAF77" w:rsidR="00413426" w:rsidRPr="009B442A" w:rsidRDefault="00413426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Объект: </w:t>
      </w:r>
      <w:r w:rsidR="00710868">
        <w:rPr>
          <w:sz w:val="22"/>
          <w:szCs w:val="22"/>
        </w:rPr>
        <w:t>Преподавательский</w:t>
      </w:r>
      <w:r w:rsidR="00511119">
        <w:rPr>
          <w:sz w:val="22"/>
          <w:szCs w:val="22"/>
        </w:rPr>
        <w:t xml:space="preserve"> квартал</w:t>
      </w:r>
      <w:r w:rsidR="009B442A">
        <w:rPr>
          <w:sz w:val="22"/>
          <w:szCs w:val="22"/>
        </w:rPr>
        <w:t xml:space="preserve"> </w:t>
      </w:r>
      <w:r w:rsidR="009B442A" w:rsidRPr="00AD4531">
        <w:rPr>
          <w:sz w:val="24"/>
          <w:szCs w:val="24"/>
        </w:rPr>
        <w:t>Автономной некоммерческой организации высшего профессионального образования «Сколковский институт науки и технологий»</w:t>
      </w:r>
      <w:r w:rsidR="009B442A">
        <w:rPr>
          <w:sz w:val="24"/>
          <w:szCs w:val="24"/>
        </w:rPr>
        <w:t xml:space="preserve"> (далее – «Сколтех»)</w:t>
      </w:r>
    </w:p>
    <w:p w14:paraId="23BDC22D" w14:textId="37E0A165" w:rsidR="00A90909" w:rsidRPr="009A6D92" w:rsidRDefault="008907B0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Предмет закупки:</w:t>
      </w:r>
      <w:r w:rsidR="00C95D26">
        <w:rPr>
          <w:sz w:val="22"/>
          <w:szCs w:val="22"/>
        </w:rPr>
        <w:t xml:space="preserve"> </w:t>
      </w:r>
      <w:r w:rsidR="00A90909" w:rsidRPr="009A6D92">
        <w:rPr>
          <w:sz w:val="22"/>
          <w:szCs w:val="22"/>
        </w:rPr>
        <w:t>разработка проектной документации стадии «ПД»</w:t>
      </w:r>
    </w:p>
    <w:p w14:paraId="3B0E6482" w14:textId="396DA34C" w:rsidR="00E921A6" w:rsidRPr="009A6D92" w:rsidRDefault="0079405F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  <w:lang w:val="en-US"/>
        </w:rPr>
        <w:t>C</w:t>
      </w:r>
      <w:r w:rsidR="00E921A6" w:rsidRPr="009A6D92">
        <w:rPr>
          <w:b/>
          <w:sz w:val="22"/>
          <w:szCs w:val="22"/>
        </w:rPr>
        <w:t>остав лота</w:t>
      </w:r>
      <w:r w:rsidRPr="009A6D92">
        <w:rPr>
          <w:b/>
          <w:sz w:val="22"/>
          <w:szCs w:val="22"/>
        </w:rPr>
        <w:t>:</w:t>
      </w:r>
    </w:p>
    <w:p w14:paraId="7F285611" w14:textId="3345381F" w:rsidR="00413426" w:rsidRPr="009A6D92" w:rsidRDefault="00741D88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На основании задания на проектирования, утвержденного Фондом «Сколково», в лице </w:t>
      </w:r>
      <w:r w:rsidR="00511119">
        <w:rPr>
          <w:sz w:val="22"/>
          <w:szCs w:val="22"/>
        </w:rPr>
        <w:t xml:space="preserve">Заместителя </w:t>
      </w:r>
      <w:r w:rsidRPr="009A6D92">
        <w:rPr>
          <w:sz w:val="22"/>
          <w:szCs w:val="22"/>
        </w:rPr>
        <w:t xml:space="preserve">сити-менеджера, </w:t>
      </w:r>
      <w:r w:rsidR="00511119">
        <w:rPr>
          <w:sz w:val="22"/>
          <w:szCs w:val="22"/>
        </w:rPr>
        <w:t>А. А. Лаптева</w:t>
      </w:r>
      <w:r w:rsidR="005E24BB" w:rsidRPr="009A6D92">
        <w:rPr>
          <w:sz w:val="22"/>
          <w:szCs w:val="22"/>
        </w:rPr>
        <w:t xml:space="preserve"> выполнить комплекс работ по разработке проектной документации стадии «ПД», включая:</w:t>
      </w:r>
    </w:p>
    <w:p w14:paraId="128E8253" w14:textId="0774A6D0" w:rsidR="00A90909" w:rsidRPr="009A6D92" w:rsidRDefault="009B442A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A90909" w:rsidRPr="009A6D92">
        <w:rPr>
          <w:sz w:val="22"/>
          <w:szCs w:val="22"/>
        </w:rPr>
        <w:t xml:space="preserve">азработка </w:t>
      </w:r>
      <w:r w:rsidR="00511119">
        <w:rPr>
          <w:sz w:val="22"/>
          <w:szCs w:val="22"/>
        </w:rPr>
        <w:t>эскиза</w:t>
      </w:r>
      <w:r w:rsidR="00A90909" w:rsidRPr="009A6D92">
        <w:rPr>
          <w:sz w:val="22"/>
          <w:szCs w:val="22"/>
        </w:rPr>
        <w:t>;</w:t>
      </w:r>
    </w:p>
    <w:p w14:paraId="002A717D" w14:textId="77777777" w:rsidR="00A90909" w:rsidRPr="009A6D92" w:rsidRDefault="00A90909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комплекс инженерных изысканий в объеме необходимом для разработки проектной документации стадии «ПД»;</w:t>
      </w:r>
    </w:p>
    <w:p w14:paraId="775078E3" w14:textId="77777777" w:rsidR="00A90909" w:rsidRPr="009A6D92" w:rsidRDefault="00A90909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разработка проектной документации стадии «ПД»;</w:t>
      </w:r>
    </w:p>
    <w:p w14:paraId="653A8A4F" w14:textId="77777777" w:rsidR="00A90909" w:rsidRPr="009A6D92" w:rsidRDefault="00A90909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сопровождение разработанной проектной документации стадии «ПД» при похождении экспертизы.</w:t>
      </w:r>
    </w:p>
    <w:p w14:paraId="3B0E6483" w14:textId="1C470BD2" w:rsidR="00E921A6" w:rsidRPr="009A6D92" w:rsidRDefault="0037372E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Перечень запасных частей к технике, к оборудованию с указанием начальной (максимальной) цены каждой такой запасной части к технике, к оборудованию</w:t>
      </w:r>
    </w:p>
    <w:p w14:paraId="251BD8DC" w14:textId="0515644D" w:rsidR="005325AF" w:rsidRPr="009A6D92" w:rsidRDefault="00821528" w:rsidP="00511119">
      <w:pPr>
        <w:spacing w:after="120" w:line="360" w:lineRule="auto"/>
        <w:ind w:left="1066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Заказчик </w:t>
      </w:r>
      <w:r w:rsidR="00D27951" w:rsidRPr="009A6D92">
        <w:rPr>
          <w:sz w:val="22"/>
          <w:szCs w:val="22"/>
        </w:rPr>
        <w:t xml:space="preserve">также вправе заключить с </w:t>
      </w:r>
      <w:r w:rsidRPr="009A6D92">
        <w:rPr>
          <w:sz w:val="22"/>
          <w:szCs w:val="22"/>
        </w:rPr>
        <w:t xml:space="preserve">Победителем процедуры закупки </w:t>
      </w:r>
      <w:r w:rsidR="00D27951" w:rsidRPr="009A6D92">
        <w:rPr>
          <w:sz w:val="22"/>
          <w:szCs w:val="22"/>
        </w:rPr>
        <w:t xml:space="preserve">договор авторского надзора </w:t>
      </w:r>
      <w:r w:rsidR="005325AF" w:rsidRPr="009A6D92">
        <w:rPr>
          <w:sz w:val="22"/>
          <w:szCs w:val="22"/>
        </w:rPr>
        <w:t xml:space="preserve">на период проведения строительно-монтажных работ </w:t>
      </w:r>
      <w:r w:rsidR="00DA057E" w:rsidRPr="009A6D92">
        <w:rPr>
          <w:sz w:val="22"/>
          <w:szCs w:val="22"/>
        </w:rPr>
        <w:t>в соответствии с положениями Свода правил по проектированию и строительству «Авторский надзор за строительством зданий и сооружений» СП-11-110-99</w:t>
      </w:r>
      <w:r w:rsidR="005325AF" w:rsidRPr="009A6D92">
        <w:rPr>
          <w:sz w:val="22"/>
          <w:szCs w:val="22"/>
        </w:rPr>
        <w:t>.</w:t>
      </w:r>
    </w:p>
    <w:p w14:paraId="0ECE45FF" w14:textId="77777777" w:rsidR="0037372E" w:rsidRPr="009A6D92" w:rsidRDefault="00E921A6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b/>
          <w:sz w:val="22"/>
          <w:szCs w:val="22"/>
        </w:rPr>
        <w:t>Требования к техническим и функциональным характеристикам</w:t>
      </w:r>
      <w:r w:rsidR="0037372E" w:rsidRPr="009A6D92">
        <w:rPr>
          <w:b/>
          <w:sz w:val="22"/>
          <w:szCs w:val="22"/>
        </w:rPr>
        <w:t>:</w:t>
      </w:r>
    </w:p>
    <w:p w14:paraId="3B0E6487" w14:textId="36B6B921" w:rsidR="00E921A6" w:rsidRPr="00F40007" w:rsidRDefault="005325AF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Оферта должна содержать</w:t>
      </w:r>
      <w:r w:rsidR="006864EC" w:rsidRPr="00F40007">
        <w:rPr>
          <w:sz w:val="22"/>
          <w:szCs w:val="22"/>
        </w:rPr>
        <w:t xml:space="preserve"> не меньше </w:t>
      </w:r>
      <w:r w:rsidR="00511119" w:rsidRPr="00F40007">
        <w:rPr>
          <w:sz w:val="22"/>
          <w:szCs w:val="22"/>
        </w:rPr>
        <w:t xml:space="preserve">трех </w:t>
      </w:r>
      <w:r w:rsidR="006864EC" w:rsidRPr="00F40007">
        <w:rPr>
          <w:sz w:val="22"/>
          <w:szCs w:val="22"/>
        </w:rPr>
        <w:t>вариантов</w:t>
      </w:r>
      <w:r w:rsidRPr="00F40007">
        <w:rPr>
          <w:sz w:val="22"/>
          <w:szCs w:val="22"/>
        </w:rPr>
        <w:t xml:space="preserve"> </w:t>
      </w:r>
      <w:r w:rsidR="009B442A" w:rsidRPr="00F40007">
        <w:rPr>
          <w:sz w:val="22"/>
          <w:szCs w:val="22"/>
        </w:rPr>
        <w:t>эскиза</w:t>
      </w:r>
      <w:r w:rsidRPr="00F40007">
        <w:rPr>
          <w:sz w:val="22"/>
          <w:szCs w:val="22"/>
        </w:rPr>
        <w:t>, выполненн</w:t>
      </w:r>
      <w:r w:rsidR="006864EC" w:rsidRPr="00F40007">
        <w:rPr>
          <w:sz w:val="22"/>
          <w:szCs w:val="22"/>
        </w:rPr>
        <w:t>о</w:t>
      </w:r>
      <w:r w:rsidRPr="00F40007">
        <w:rPr>
          <w:sz w:val="22"/>
          <w:szCs w:val="22"/>
        </w:rPr>
        <w:t>й в составе:</w:t>
      </w:r>
    </w:p>
    <w:p w14:paraId="51E0DF8B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Ситуационный план (1:1 000);</w:t>
      </w:r>
    </w:p>
    <w:p w14:paraId="3AECBB4D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Схема генерального плана объекта с предложениями по благоустройству и озеленению и подключению к улично-дорожной сети (1:500);</w:t>
      </w:r>
    </w:p>
    <w:p w14:paraId="26DA50B7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Схема фасадов объекта (1:200);</w:t>
      </w:r>
    </w:p>
    <w:p w14:paraId="20574ADC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Схема разрезов (1:200);</w:t>
      </w:r>
    </w:p>
    <w:p w14:paraId="4FDF8D3F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Схема поэтажных планов первого и неповторяющихся этажей (1:200);</w:t>
      </w:r>
    </w:p>
    <w:p w14:paraId="4E3A93FC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Перспектива или аксонометрия в произвольном масштабе;</w:t>
      </w:r>
    </w:p>
    <w:p w14:paraId="384C0C2E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Пояснительная записка с технико-экономическими показателями:</w:t>
      </w:r>
    </w:p>
    <w:p w14:paraId="587C0E30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lastRenderedPageBreak/>
        <w:t>обоснование решений по зонированию территории и размещению функциональных зон,</w:t>
      </w:r>
    </w:p>
    <w:p w14:paraId="2A391A3C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обоснование размещения объектов;</w:t>
      </w:r>
    </w:p>
    <w:p w14:paraId="6BB03E9E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подъезд к зданиям;</w:t>
      </w:r>
    </w:p>
    <w:p w14:paraId="635F36E5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обоснование решений по благоустройству и озеленению территории;</w:t>
      </w:r>
    </w:p>
    <w:p w14:paraId="56C9E700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общее описание конструктивных решений;</w:t>
      </w:r>
    </w:p>
    <w:p w14:paraId="1AAFD5DA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описание внешнего и внутреннего вида объекта, его пространственной, планировочной и функциональной организации;</w:t>
      </w:r>
    </w:p>
    <w:p w14:paraId="66ABC06B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обоснование принятых объемно-пространственных и архитектурно-планировочных решений, в том числе в части предельно-допустимых параметров застройки;</w:t>
      </w:r>
    </w:p>
    <w:p w14:paraId="6601B9DC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описание решений по отделке фасадов, используемых строительных и отделочных материалов;</w:t>
      </w:r>
    </w:p>
    <w:p w14:paraId="6B4429D3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описание принятых решений на соответствие Зеленым стандартам;</w:t>
      </w:r>
    </w:p>
    <w:p w14:paraId="31057BFD" w14:textId="77777777" w:rsidR="00511119" w:rsidRPr="00F40007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предварительная оценка стоимости проектирования и строительства (на основании объектов-аналогов).</w:t>
      </w:r>
    </w:p>
    <w:p w14:paraId="3A7267F6" w14:textId="77777777" w:rsidR="00511119" w:rsidRPr="00F40007" w:rsidRDefault="00511119" w:rsidP="00511119">
      <w:pPr>
        <w:spacing w:after="120" w:line="360" w:lineRule="auto"/>
        <w:ind w:firstLine="993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Требования к альбому:</w:t>
      </w:r>
    </w:p>
    <w:p w14:paraId="520B140B" w14:textId="001C3BE2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Переплетенные спиралью.</w:t>
      </w:r>
    </w:p>
    <w:p w14:paraId="0E0CD55F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Обложка сверху и снизу.</w:t>
      </w:r>
    </w:p>
    <w:p w14:paraId="1D625C27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Оглавление.</w:t>
      </w:r>
    </w:p>
    <w:p w14:paraId="61761850" w14:textId="77777777" w:rsidR="00511119" w:rsidRPr="00F40007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Высококачественная невыцветающая цветная печать.</w:t>
      </w:r>
    </w:p>
    <w:p w14:paraId="7014CF0C" w14:textId="767DA282" w:rsidR="00C553DB" w:rsidRPr="00F40007" w:rsidRDefault="009B442A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F40007">
        <w:rPr>
          <w:sz w:val="22"/>
          <w:szCs w:val="22"/>
        </w:rPr>
        <w:t xml:space="preserve">Материалы в формате альбома (горизонтальный, в формате А3) </w:t>
      </w:r>
      <w:r w:rsidR="00C553DB" w:rsidRPr="00F40007">
        <w:rPr>
          <w:sz w:val="22"/>
          <w:szCs w:val="22"/>
        </w:rPr>
        <w:t>не менее двух (2) экземпляров.</w:t>
      </w:r>
    </w:p>
    <w:p w14:paraId="23D9147D" w14:textId="6E3F3C28" w:rsidR="00FE2D22" w:rsidRPr="00F40007" w:rsidRDefault="00C553DB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F40007">
        <w:rPr>
          <w:sz w:val="22"/>
          <w:szCs w:val="22"/>
        </w:rPr>
        <w:t>В электронном виде, на компакт диске</w:t>
      </w:r>
      <w:r w:rsidR="009B442A" w:rsidRPr="00F40007">
        <w:rPr>
          <w:sz w:val="22"/>
          <w:szCs w:val="22"/>
        </w:rPr>
        <w:t xml:space="preserve"> не менее двух (2) экземпляров.</w:t>
      </w:r>
    </w:p>
    <w:p w14:paraId="466FF8B2" w14:textId="715E50B8" w:rsidR="00C553DB" w:rsidRPr="00F40007" w:rsidRDefault="00C553DB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F40007">
        <w:rPr>
          <w:sz w:val="22"/>
          <w:szCs w:val="22"/>
        </w:rPr>
        <w:t xml:space="preserve">В электронном виде файлы должны быть представлены в </w:t>
      </w:r>
      <w:r w:rsidR="006729A2" w:rsidRPr="00F40007">
        <w:rPr>
          <w:sz w:val="22"/>
          <w:szCs w:val="22"/>
        </w:rPr>
        <w:t>соответствующих</w:t>
      </w:r>
      <w:r w:rsidRPr="00F40007">
        <w:rPr>
          <w:sz w:val="22"/>
          <w:szCs w:val="22"/>
        </w:rPr>
        <w:t xml:space="preserve"> форматах: dwg, pdf, jpg</w:t>
      </w:r>
      <w:r w:rsidR="009B442A" w:rsidRPr="00F40007">
        <w:rPr>
          <w:sz w:val="22"/>
          <w:szCs w:val="22"/>
        </w:rPr>
        <w:t xml:space="preserve"> и др.</w:t>
      </w:r>
    </w:p>
    <w:p w14:paraId="3B0E6488" w14:textId="0E48C774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 xml:space="preserve">Требования к сроку и/или объему предоставления гарантий качества товара/ работ/ услуг, к обслуживанию товара, к </w:t>
      </w:r>
      <w:r w:rsidR="00557E8F" w:rsidRPr="009A6D92">
        <w:rPr>
          <w:b/>
          <w:sz w:val="22"/>
          <w:szCs w:val="22"/>
        </w:rPr>
        <w:t>расходам на эксплуатацию товара:</w:t>
      </w:r>
    </w:p>
    <w:p w14:paraId="6A014980" w14:textId="16D206E6" w:rsidR="0048093A" w:rsidRPr="009A6D92" w:rsidRDefault="0048093A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Сроки выполнения работ с </w:t>
      </w:r>
      <w:del w:id="1" w:author="Kalashnikov Sergey" w:date="2013-08-02T14:18:00Z">
        <w:r w:rsidR="009160A9" w:rsidDel="00F40007">
          <w:rPr>
            <w:sz w:val="22"/>
            <w:szCs w:val="22"/>
          </w:rPr>
          <w:delText>июня</w:delText>
        </w:r>
        <w:r w:rsidR="007968E2" w:rsidRPr="009A6D92" w:rsidDel="00F40007">
          <w:rPr>
            <w:sz w:val="22"/>
            <w:szCs w:val="22"/>
          </w:rPr>
          <w:delText xml:space="preserve"> </w:delText>
        </w:r>
      </w:del>
      <w:ins w:id="2" w:author="Kalashnikov Sergey" w:date="2013-08-02T14:18:00Z">
        <w:r w:rsidR="00F40007">
          <w:rPr>
            <w:sz w:val="22"/>
            <w:szCs w:val="22"/>
          </w:rPr>
          <w:t xml:space="preserve">сентября </w:t>
        </w:r>
      </w:ins>
      <w:r w:rsidRPr="009A6D92">
        <w:rPr>
          <w:sz w:val="22"/>
          <w:szCs w:val="22"/>
        </w:rPr>
        <w:t xml:space="preserve">2013 г. по </w:t>
      </w:r>
      <w:del w:id="3" w:author="Kalashnikov Sergey" w:date="2013-08-02T14:18:00Z">
        <w:r w:rsidR="009160A9" w:rsidRPr="009160A9" w:rsidDel="00F40007">
          <w:rPr>
            <w:sz w:val="22"/>
            <w:szCs w:val="22"/>
          </w:rPr>
          <w:delText>сентябрь</w:delText>
        </w:r>
        <w:r w:rsidR="007968E2" w:rsidRPr="009160A9" w:rsidDel="00F40007">
          <w:rPr>
            <w:sz w:val="22"/>
            <w:szCs w:val="22"/>
          </w:rPr>
          <w:delText xml:space="preserve"> </w:delText>
        </w:r>
      </w:del>
      <w:ins w:id="4" w:author="Kalashnikov Sergey" w:date="2013-08-02T14:18:00Z">
        <w:r w:rsidR="00F40007">
          <w:rPr>
            <w:sz w:val="22"/>
            <w:szCs w:val="22"/>
          </w:rPr>
          <w:t xml:space="preserve">март </w:t>
        </w:r>
        <w:r w:rsidR="00F40007" w:rsidRPr="009160A9">
          <w:rPr>
            <w:sz w:val="22"/>
            <w:szCs w:val="22"/>
          </w:rPr>
          <w:t xml:space="preserve"> </w:t>
        </w:r>
      </w:ins>
      <w:del w:id="5" w:author="Kalashnikov Sergey" w:date="2013-08-02T14:18:00Z">
        <w:r w:rsidRPr="009A6D92" w:rsidDel="00F40007">
          <w:rPr>
            <w:sz w:val="22"/>
            <w:szCs w:val="22"/>
          </w:rPr>
          <w:delText>2013 </w:delText>
        </w:r>
      </w:del>
      <w:ins w:id="6" w:author="Kalashnikov Sergey" w:date="2013-08-02T14:18:00Z">
        <w:r w:rsidR="00F40007" w:rsidRPr="009A6D92">
          <w:rPr>
            <w:sz w:val="22"/>
            <w:szCs w:val="22"/>
          </w:rPr>
          <w:t>201</w:t>
        </w:r>
        <w:r w:rsidR="00F40007">
          <w:rPr>
            <w:sz w:val="22"/>
            <w:szCs w:val="22"/>
          </w:rPr>
          <w:t>4</w:t>
        </w:r>
        <w:bookmarkStart w:id="7" w:name="_GoBack"/>
        <w:bookmarkEnd w:id="7"/>
        <w:r w:rsidR="00F40007" w:rsidRPr="009A6D92">
          <w:rPr>
            <w:sz w:val="22"/>
            <w:szCs w:val="22"/>
          </w:rPr>
          <w:t> </w:t>
        </w:r>
      </w:ins>
      <w:r w:rsidRPr="009A6D92">
        <w:rPr>
          <w:sz w:val="22"/>
          <w:szCs w:val="22"/>
        </w:rPr>
        <w:t>г., включая прохождение экспертизы проектной документации стадии «ПД» в течени</w:t>
      </w:r>
      <w:r w:rsidR="000025BE" w:rsidRPr="009A6D92">
        <w:rPr>
          <w:sz w:val="22"/>
          <w:szCs w:val="22"/>
        </w:rPr>
        <w:t>е</w:t>
      </w:r>
      <w:r w:rsidRPr="009A6D92">
        <w:rPr>
          <w:sz w:val="22"/>
          <w:szCs w:val="22"/>
        </w:rPr>
        <w:t xml:space="preserve"> 45 календарных дней.</w:t>
      </w:r>
      <w:r w:rsidR="00327288" w:rsidRPr="009A6D92">
        <w:rPr>
          <w:sz w:val="22"/>
          <w:szCs w:val="22"/>
        </w:rPr>
        <w:t xml:space="preserve"> </w:t>
      </w:r>
    </w:p>
    <w:p w14:paraId="6CEF98F1" w14:textId="5B1F2D75" w:rsidR="0004686A" w:rsidRPr="009A6D92" w:rsidRDefault="0004686A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Работы должны быть выполнены в объеме достаточном для получения положительного заключения </w:t>
      </w:r>
      <w:r w:rsidR="000025BE" w:rsidRPr="009A6D92">
        <w:rPr>
          <w:sz w:val="22"/>
          <w:szCs w:val="22"/>
        </w:rPr>
        <w:t xml:space="preserve">экспертизы и </w:t>
      </w:r>
      <w:r w:rsidR="009A6D92" w:rsidRPr="009A6D92">
        <w:rPr>
          <w:sz w:val="22"/>
          <w:szCs w:val="22"/>
        </w:rPr>
        <w:t xml:space="preserve">дальнейшей </w:t>
      </w:r>
      <w:r w:rsidR="000025BE" w:rsidRPr="009A6D92">
        <w:rPr>
          <w:sz w:val="22"/>
          <w:szCs w:val="22"/>
        </w:rPr>
        <w:t xml:space="preserve">разработки проектной документации стадии «РД». </w:t>
      </w:r>
    </w:p>
    <w:p w14:paraId="3B0E6489" w14:textId="71C9CC26" w:rsidR="00E921A6" w:rsidRPr="009A6D92" w:rsidRDefault="00557E8F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Выполненные </w:t>
      </w:r>
      <w:r w:rsidR="0040734B" w:rsidRPr="009A6D92">
        <w:rPr>
          <w:sz w:val="22"/>
          <w:szCs w:val="22"/>
        </w:rPr>
        <w:t>работы должны соответствовать</w:t>
      </w:r>
      <w:r w:rsidRPr="009A6D92">
        <w:rPr>
          <w:sz w:val="22"/>
          <w:szCs w:val="22"/>
        </w:rPr>
        <w:t xml:space="preserve"> </w:t>
      </w:r>
      <w:r w:rsidR="004D63E0" w:rsidRPr="009A6D92">
        <w:rPr>
          <w:sz w:val="22"/>
          <w:szCs w:val="22"/>
        </w:rPr>
        <w:t>следующим нормативным документам, но не ограничиваться ими:</w:t>
      </w:r>
    </w:p>
    <w:p w14:paraId="0911535F" w14:textId="108D002C" w:rsidR="004D63E0" w:rsidRPr="009A6D92" w:rsidRDefault="004D63E0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lastRenderedPageBreak/>
        <w:t>Постановление Правительства Российской Федерации от 16 февраля 2008 г. № 87;</w:t>
      </w:r>
    </w:p>
    <w:p w14:paraId="0909F3CB" w14:textId="5290D078" w:rsidR="004D63E0" w:rsidRPr="009A6D92" w:rsidRDefault="004D63E0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Градостроительный кодекс РФ ст. 48, пункт 12;</w:t>
      </w:r>
    </w:p>
    <w:p w14:paraId="4BECEC8C" w14:textId="1C844A54" w:rsidR="009954A0" w:rsidRPr="009A6D92" w:rsidRDefault="00E23B87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Приказ</w:t>
      </w:r>
      <w:r w:rsidR="004D63E0" w:rsidRPr="009A6D92">
        <w:rPr>
          <w:sz w:val="22"/>
          <w:szCs w:val="22"/>
        </w:rPr>
        <w:t xml:space="preserve"> Президента Фонда </w:t>
      </w:r>
      <w:r w:rsidRPr="009A6D92">
        <w:rPr>
          <w:sz w:val="22"/>
          <w:szCs w:val="22"/>
        </w:rPr>
        <w:t xml:space="preserve">№ 180 </w:t>
      </w:r>
      <w:r w:rsidR="004D63E0" w:rsidRPr="009A6D92">
        <w:rPr>
          <w:sz w:val="22"/>
          <w:szCs w:val="22"/>
        </w:rPr>
        <w:t xml:space="preserve">от 19 декабря 2012 г. </w:t>
      </w:r>
      <w:r w:rsidRPr="009A6D92">
        <w:rPr>
          <w:sz w:val="22"/>
          <w:szCs w:val="22"/>
        </w:rPr>
        <w:t>«Об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«Сколково», финансируемые за счет средств субсидии</w:t>
      </w:r>
      <w:r w:rsidR="009954A0" w:rsidRPr="009A6D92">
        <w:rPr>
          <w:sz w:val="22"/>
          <w:szCs w:val="22"/>
        </w:rPr>
        <w:t xml:space="preserve"> (см. Приложение)</w:t>
      </w:r>
      <w:r w:rsidRPr="009A6D92">
        <w:rPr>
          <w:sz w:val="22"/>
          <w:szCs w:val="22"/>
        </w:rPr>
        <w:t>;</w:t>
      </w:r>
    </w:p>
    <w:p w14:paraId="0AA958A6" w14:textId="18495251" w:rsidR="00130A44" w:rsidRPr="009A6D92" w:rsidRDefault="00B1583E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Проектирование всех разделов, включая требования к инженерным системам,</w:t>
      </w:r>
      <w:r w:rsidRPr="009A6D92" w:rsidDel="00AF2F40">
        <w:rPr>
          <w:sz w:val="22"/>
          <w:szCs w:val="22"/>
        </w:rPr>
        <w:t xml:space="preserve"> </w:t>
      </w:r>
      <w:r w:rsidRPr="009A6D92">
        <w:rPr>
          <w:sz w:val="22"/>
          <w:szCs w:val="22"/>
        </w:rPr>
        <w:t>выполнить на основании Стандартов LEED и в соответствии с действующими на территории РФ и региона г. Москвы нормами и правилами. Проект и реализация систем должны удовлетворять требованиям Стандартов LEED Silver. Подготовить таблицу-расчет баллов по Стандартам LEED.</w:t>
      </w:r>
    </w:p>
    <w:p w14:paraId="6E1014B3" w14:textId="74F2889F" w:rsidR="00E23B87" w:rsidRPr="009A6D92" w:rsidRDefault="00B77C10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Победитель осуществляет сопровождение прохождения экспертизы проектной документации и </w:t>
      </w:r>
      <w:r w:rsidR="00AB60DA" w:rsidRPr="009A6D92">
        <w:rPr>
          <w:sz w:val="22"/>
          <w:szCs w:val="22"/>
        </w:rPr>
        <w:t>гарантирует</w:t>
      </w:r>
      <w:r w:rsidRPr="009A6D92">
        <w:rPr>
          <w:sz w:val="22"/>
          <w:szCs w:val="22"/>
        </w:rPr>
        <w:t xml:space="preserve"> устранение замечаний экспертизы з</w:t>
      </w:r>
      <w:r w:rsidR="00AB60DA" w:rsidRPr="009A6D92">
        <w:rPr>
          <w:sz w:val="22"/>
          <w:szCs w:val="22"/>
        </w:rPr>
        <w:t>а</w:t>
      </w:r>
      <w:r w:rsidRPr="009A6D92">
        <w:rPr>
          <w:sz w:val="22"/>
          <w:szCs w:val="22"/>
        </w:rPr>
        <w:t xml:space="preserve"> свой счет и </w:t>
      </w:r>
      <w:r w:rsidR="00460D86" w:rsidRPr="009A6D92">
        <w:rPr>
          <w:sz w:val="22"/>
          <w:szCs w:val="22"/>
        </w:rPr>
        <w:t xml:space="preserve">в </w:t>
      </w:r>
      <w:r w:rsidRPr="009A6D92">
        <w:rPr>
          <w:sz w:val="22"/>
          <w:szCs w:val="22"/>
        </w:rPr>
        <w:t>сроки указанные Заказчиком.</w:t>
      </w:r>
    </w:p>
    <w:p w14:paraId="3B0E648A" w14:textId="77777777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</w:p>
    <w:p w14:paraId="46148D7C" w14:textId="77777777" w:rsidR="00370646" w:rsidRPr="009A6D92" w:rsidRDefault="00370646" w:rsidP="009A6D92">
      <w:pPr>
        <w:spacing w:after="120" w:line="360" w:lineRule="auto"/>
        <w:ind w:left="1418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Участники Процедуры закупки должны представить:</w:t>
      </w:r>
    </w:p>
    <w:p w14:paraId="6C4BBD70" w14:textId="2F4DD286" w:rsidR="00370646" w:rsidRPr="009A6D92" w:rsidRDefault="00370646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Копии лицензий, разрешений,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организации, соответствующим  установленным для организации работ в соответствии с объемом работ, стоимости Договора и условиями Документации Процедуры закупок</w:t>
      </w:r>
      <w:r w:rsidR="001D6F17" w:rsidRPr="009A6D92">
        <w:rPr>
          <w:sz w:val="22"/>
          <w:szCs w:val="22"/>
        </w:rPr>
        <w:t xml:space="preserve"> (не только в отношении самих номинантов, но и для компаний-партнеров по выполнению инженерных изысканий и разработке проектной документации)</w:t>
      </w:r>
      <w:r w:rsidR="00460D86" w:rsidRPr="009A6D92">
        <w:rPr>
          <w:sz w:val="22"/>
          <w:szCs w:val="22"/>
        </w:rPr>
        <w:t>;</w:t>
      </w:r>
    </w:p>
    <w:p w14:paraId="487F9B7B" w14:textId="408B67D4" w:rsidR="00460D86" w:rsidRPr="009A6D92" w:rsidRDefault="00854652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Представить в составе конкурсной документац</w:t>
      </w:r>
      <w:r w:rsidR="00BB365F" w:rsidRPr="009A6D92">
        <w:rPr>
          <w:sz w:val="22"/>
          <w:szCs w:val="22"/>
        </w:rPr>
        <w:t xml:space="preserve">ии соглашения о намерениях с компаниями, которые </w:t>
      </w:r>
      <w:r w:rsidR="00757E6B" w:rsidRPr="009A6D92">
        <w:rPr>
          <w:sz w:val="22"/>
          <w:szCs w:val="22"/>
        </w:rPr>
        <w:t xml:space="preserve">планируются к привлечению для проведения </w:t>
      </w:r>
      <w:r w:rsidR="001D6F17" w:rsidRPr="009A6D92">
        <w:rPr>
          <w:sz w:val="22"/>
          <w:szCs w:val="22"/>
        </w:rPr>
        <w:t>комплекса инженерных изы</w:t>
      </w:r>
      <w:r w:rsidR="00A37D38" w:rsidRPr="009A6D92">
        <w:rPr>
          <w:sz w:val="22"/>
          <w:szCs w:val="22"/>
        </w:rPr>
        <w:t>сканий или иных работ (услуг) которые будут выполнятся с привлечением третьих лиц.</w:t>
      </w:r>
    </w:p>
    <w:p w14:paraId="3B0E648B" w14:textId="172092B2" w:rsidR="00E921A6" w:rsidRPr="009A6D92" w:rsidRDefault="00BB365F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sz w:val="22"/>
          <w:szCs w:val="22"/>
        </w:rPr>
        <w:t>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офиса, производственных помещений, текущих объектов и обеспечить доступ для ознакомления к интересующим документам.</w:t>
      </w:r>
    </w:p>
    <w:p w14:paraId="3B0E648C" w14:textId="77777777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Требования к квалификации, опыту выполнения работ, аналогичных предмету заказа, технической оснащенности, финансовому состоянию Участника Процедуры закупки:</w:t>
      </w:r>
    </w:p>
    <w:p w14:paraId="27CAF3BD" w14:textId="5EFF0763" w:rsidR="00C20958" w:rsidRPr="009B442A" w:rsidRDefault="00C20958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9B442A">
        <w:rPr>
          <w:sz w:val="22"/>
          <w:szCs w:val="22"/>
        </w:rPr>
        <w:t>Подтверждение реализации проектов аналогичных по своему функциональному назначению</w:t>
      </w:r>
      <w:r w:rsidR="006D7E59" w:rsidRPr="009B442A">
        <w:rPr>
          <w:sz w:val="22"/>
          <w:szCs w:val="22"/>
        </w:rPr>
        <w:t xml:space="preserve"> и объему (м2)</w:t>
      </w:r>
      <w:r w:rsidRPr="009B442A">
        <w:rPr>
          <w:sz w:val="22"/>
          <w:szCs w:val="22"/>
        </w:rPr>
        <w:t>, предмету закупок;</w:t>
      </w:r>
    </w:p>
    <w:p w14:paraId="3B0E648E" w14:textId="77777777" w:rsidR="00E921A6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lastRenderedPageBreak/>
        <w:t>Обоснованные особые критерии (подкритерии) установленные в соответствии с настоящим Положением, которые могут быть включены в Документацию процедуры закупки:</w:t>
      </w:r>
    </w:p>
    <w:p w14:paraId="62FD9D5B" w14:textId="16CE4FE3" w:rsidR="009B442A" w:rsidRPr="009B442A" w:rsidRDefault="009B442A" w:rsidP="009B442A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B442A">
        <w:rPr>
          <w:sz w:val="22"/>
          <w:szCs w:val="22"/>
        </w:rPr>
        <w:t>отсутствуют</w:t>
      </w:r>
    </w:p>
    <w:p w14:paraId="3B0E6490" w14:textId="77777777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Обоснованные особые условия, необходимые для включения в проект Договора.</w:t>
      </w:r>
    </w:p>
    <w:p w14:paraId="37B0F836" w14:textId="52F0CCB4" w:rsidR="006B3BBE" w:rsidRPr="009A6D92" w:rsidRDefault="006B3BBE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Проект Договора включается в состав конкурсной документации</w:t>
      </w:r>
      <w:r w:rsidR="004B1A0E">
        <w:rPr>
          <w:sz w:val="22"/>
          <w:szCs w:val="22"/>
        </w:rPr>
        <w:t>.</w:t>
      </w:r>
    </w:p>
    <w:p w14:paraId="6DD101CB" w14:textId="5C25CDF4" w:rsidR="00DB65B5" w:rsidRPr="009B442A" w:rsidRDefault="00C30061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B442A">
        <w:rPr>
          <w:b/>
          <w:sz w:val="22"/>
          <w:szCs w:val="22"/>
        </w:rPr>
        <w:t xml:space="preserve">Рекомендованные Участники Процедуры закупки </w:t>
      </w:r>
      <w:r w:rsidRPr="009B442A">
        <w:rPr>
          <w:sz w:val="22"/>
          <w:szCs w:val="22"/>
        </w:rPr>
        <w:t>(для Закрытой Процедуры закупок и Открытого Запроса цен)</w:t>
      </w:r>
      <w:r w:rsidRPr="009B442A">
        <w:rPr>
          <w:b/>
          <w:sz w:val="22"/>
          <w:szCs w:val="22"/>
        </w:rPr>
        <w:t xml:space="preserve">: </w:t>
      </w:r>
    </w:p>
    <w:p w14:paraId="46562014" w14:textId="77777777" w:rsidR="009B442A" w:rsidRPr="009B442A" w:rsidRDefault="009B442A" w:rsidP="009B442A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B442A">
        <w:rPr>
          <w:sz w:val="22"/>
          <w:szCs w:val="22"/>
        </w:rPr>
        <w:t>отсутствуют</w:t>
      </w:r>
    </w:p>
    <w:p w14:paraId="048FD641" w14:textId="77777777" w:rsidR="009B442A" w:rsidRPr="009B442A" w:rsidRDefault="009B442A" w:rsidP="009B442A">
      <w:pPr>
        <w:spacing w:after="120" w:line="360" w:lineRule="auto"/>
        <w:ind w:left="1065"/>
        <w:jc w:val="both"/>
        <w:rPr>
          <w:sz w:val="22"/>
          <w:szCs w:val="22"/>
        </w:rPr>
      </w:pPr>
    </w:p>
    <w:sectPr w:rsidR="009B442A" w:rsidRPr="009B442A" w:rsidSect="00AD7C9D">
      <w:headerReference w:type="default" r:id="rId12"/>
      <w:footerReference w:type="default" r:id="rId13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E4109" w14:textId="77777777" w:rsidR="0029368F" w:rsidRDefault="0029368F" w:rsidP="008E632C">
      <w:r>
        <w:separator/>
      </w:r>
    </w:p>
  </w:endnote>
  <w:endnote w:type="continuationSeparator" w:id="0">
    <w:p w14:paraId="660776D1" w14:textId="77777777" w:rsidR="0029368F" w:rsidRDefault="0029368F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867899"/>
      <w:docPartObj>
        <w:docPartGallery w:val="Page Numbers (Bottom of Page)"/>
        <w:docPartUnique/>
      </w:docPartObj>
    </w:sdtPr>
    <w:sdtEndPr/>
    <w:sdtContent>
      <w:p w14:paraId="3B0E649A" w14:textId="77777777" w:rsidR="008E632C" w:rsidRDefault="008E632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007">
          <w:rPr>
            <w:noProof/>
          </w:rPr>
          <w:t>3</w:t>
        </w:r>
        <w:r>
          <w:fldChar w:fldCharType="end"/>
        </w:r>
      </w:p>
    </w:sdtContent>
  </w:sdt>
  <w:p w14:paraId="3B0E649B" w14:textId="77777777" w:rsidR="008E632C" w:rsidRDefault="008E63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A8444" w14:textId="77777777" w:rsidR="0029368F" w:rsidRDefault="0029368F" w:rsidP="008E632C">
      <w:r>
        <w:separator/>
      </w:r>
    </w:p>
  </w:footnote>
  <w:footnote w:type="continuationSeparator" w:id="0">
    <w:p w14:paraId="7D00F368" w14:textId="77777777" w:rsidR="0029368F" w:rsidRDefault="0029368F" w:rsidP="008E6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E6498" w14:textId="77777777" w:rsidR="009B4CEA" w:rsidRDefault="008E632C" w:rsidP="008E632C">
    <w:pPr>
      <w:pStyle w:val="a8"/>
      <w:jc w:val="right"/>
    </w:pPr>
    <w:r>
      <w:t>Приложение</w:t>
    </w:r>
    <w:r w:rsidR="0075739E">
      <w:t xml:space="preserve"> </w:t>
    </w:r>
    <w:r w:rsidR="009B4CEA">
      <w:t xml:space="preserve">к Заявке на выбор поставщика </w:t>
    </w:r>
  </w:p>
  <w:p w14:paraId="3B0E6499" w14:textId="60F8BB98" w:rsidR="008E632C" w:rsidRDefault="005B47C5" w:rsidP="008E632C">
    <w:pPr>
      <w:pStyle w:val="a8"/>
      <w:jc w:val="right"/>
    </w:pPr>
    <w:r>
      <w:t>№____________</w:t>
    </w:r>
    <w:r w:rsidR="009B4CEA">
      <w:t>____от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52D3B"/>
    <w:multiLevelType w:val="hybridMultilevel"/>
    <w:tmpl w:val="B9AC944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31E148E9"/>
    <w:multiLevelType w:val="multilevel"/>
    <w:tmpl w:val="ABC0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5D46B6"/>
    <w:multiLevelType w:val="multilevel"/>
    <w:tmpl w:val="EE4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87316E"/>
    <w:multiLevelType w:val="hybridMultilevel"/>
    <w:tmpl w:val="0C5ED52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25BE"/>
    <w:rsid w:val="000046DE"/>
    <w:rsid w:val="0004686A"/>
    <w:rsid w:val="00051F2B"/>
    <w:rsid w:val="000875C2"/>
    <w:rsid w:val="0009459A"/>
    <w:rsid w:val="000C5CE9"/>
    <w:rsid w:val="00130A44"/>
    <w:rsid w:val="001750B2"/>
    <w:rsid w:val="001A2FA6"/>
    <w:rsid w:val="001D6F17"/>
    <w:rsid w:val="002063A6"/>
    <w:rsid w:val="002276D0"/>
    <w:rsid w:val="00233A38"/>
    <w:rsid w:val="00237556"/>
    <w:rsid w:val="00247C91"/>
    <w:rsid w:val="00250C46"/>
    <w:rsid w:val="00257A8C"/>
    <w:rsid w:val="0029368F"/>
    <w:rsid w:val="00327288"/>
    <w:rsid w:val="003348B9"/>
    <w:rsid w:val="00370646"/>
    <w:rsid w:val="0037372E"/>
    <w:rsid w:val="003B79A5"/>
    <w:rsid w:val="0040734B"/>
    <w:rsid w:val="0040734C"/>
    <w:rsid w:val="00413426"/>
    <w:rsid w:val="004209B9"/>
    <w:rsid w:val="00435717"/>
    <w:rsid w:val="00435984"/>
    <w:rsid w:val="00436C18"/>
    <w:rsid w:val="00460D86"/>
    <w:rsid w:val="004635A7"/>
    <w:rsid w:val="0048093A"/>
    <w:rsid w:val="004840FF"/>
    <w:rsid w:val="004A11BA"/>
    <w:rsid w:val="004A6219"/>
    <w:rsid w:val="004B1A0E"/>
    <w:rsid w:val="004D63E0"/>
    <w:rsid w:val="005036D7"/>
    <w:rsid w:val="00511119"/>
    <w:rsid w:val="005325AF"/>
    <w:rsid w:val="00536B79"/>
    <w:rsid w:val="00542250"/>
    <w:rsid w:val="00557E8F"/>
    <w:rsid w:val="005B47C5"/>
    <w:rsid w:val="005E24BB"/>
    <w:rsid w:val="005F1D33"/>
    <w:rsid w:val="00617471"/>
    <w:rsid w:val="00624D70"/>
    <w:rsid w:val="006729A2"/>
    <w:rsid w:val="006864EC"/>
    <w:rsid w:val="006A01C5"/>
    <w:rsid w:val="006B3BBE"/>
    <w:rsid w:val="006D7E59"/>
    <w:rsid w:val="006F7A7F"/>
    <w:rsid w:val="00710868"/>
    <w:rsid w:val="0071468D"/>
    <w:rsid w:val="00732827"/>
    <w:rsid w:val="00741D88"/>
    <w:rsid w:val="0075739E"/>
    <w:rsid w:val="00757E6B"/>
    <w:rsid w:val="0079405F"/>
    <w:rsid w:val="007968E2"/>
    <w:rsid w:val="007B54AA"/>
    <w:rsid w:val="007C2DC9"/>
    <w:rsid w:val="007D1E37"/>
    <w:rsid w:val="007E7495"/>
    <w:rsid w:val="008165AE"/>
    <w:rsid w:val="00821528"/>
    <w:rsid w:val="0083240B"/>
    <w:rsid w:val="00854652"/>
    <w:rsid w:val="0085552A"/>
    <w:rsid w:val="00866DAE"/>
    <w:rsid w:val="008907B0"/>
    <w:rsid w:val="008A19EC"/>
    <w:rsid w:val="008A77C8"/>
    <w:rsid w:val="008C3FFA"/>
    <w:rsid w:val="008E632C"/>
    <w:rsid w:val="009160A9"/>
    <w:rsid w:val="00951172"/>
    <w:rsid w:val="00952ADA"/>
    <w:rsid w:val="00990905"/>
    <w:rsid w:val="0099345E"/>
    <w:rsid w:val="009954A0"/>
    <w:rsid w:val="009A12F3"/>
    <w:rsid w:val="009A6D92"/>
    <w:rsid w:val="009B442A"/>
    <w:rsid w:val="009B4CEA"/>
    <w:rsid w:val="009D3E95"/>
    <w:rsid w:val="00A37D38"/>
    <w:rsid w:val="00A84AB8"/>
    <w:rsid w:val="00A90909"/>
    <w:rsid w:val="00AB60DA"/>
    <w:rsid w:val="00AD7C9D"/>
    <w:rsid w:val="00AE6D21"/>
    <w:rsid w:val="00B13CC3"/>
    <w:rsid w:val="00B1583E"/>
    <w:rsid w:val="00B16459"/>
    <w:rsid w:val="00B52F53"/>
    <w:rsid w:val="00B648EC"/>
    <w:rsid w:val="00B64C36"/>
    <w:rsid w:val="00B77C10"/>
    <w:rsid w:val="00B8386B"/>
    <w:rsid w:val="00B93C00"/>
    <w:rsid w:val="00BB15F9"/>
    <w:rsid w:val="00BB365F"/>
    <w:rsid w:val="00BB38FE"/>
    <w:rsid w:val="00BD1841"/>
    <w:rsid w:val="00BF1D10"/>
    <w:rsid w:val="00C11AEA"/>
    <w:rsid w:val="00C20958"/>
    <w:rsid w:val="00C20CF4"/>
    <w:rsid w:val="00C30061"/>
    <w:rsid w:val="00C372DB"/>
    <w:rsid w:val="00C47D28"/>
    <w:rsid w:val="00C553DB"/>
    <w:rsid w:val="00C95D26"/>
    <w:rsid w:val="00CD2C3D"/>
    <w:rsid w:val="00CD3C32"/>
    <w:rsid w:val="00CF3A94"/>
    <w:rsid w:val="00D2304E"/>
    <w:rsid w:val="00D27951"/>
    <w:rsid w:val="00D95A3B"/>
    <w:rsid w:val="00DA057E"/>
    <w:rsid w:val="00DB113B"/>
    <w:rsid w:val="00DB2BDB"/>
    <w:rsid w:val="00DB65B5"/>
    <w:rsid w:val="00DF0B3C"/>
    <w:rsid w:val="00DF0BC7"/>
    <w:rsid w:val="00DF7E51"/>
    <w:rsid w:val="00E04288"/>
    <w:rsid w:val="00E17A68"/>
    <w:rsid w:val="00E23B87"/>
    <w:rsid w:val="00E3054D"/>
    <w:rsid w:val="00E921A6"/>
    <w:rsid w:val="00F40007"/>
    <w:rsid w:val="00FE2D22"/>
    <w:rsid w:val="00FE5D36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E6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9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0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2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5B988-93A4-45A0-A9EE-CED940DC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Kalashnikov Sergey</cp:lastModifiedBy>
  <cp:revision>2</cp:revision>
  <dcterms:created xsi:type="dcterms:W3CDTF">2013-08-02T10:19:00Z</dcterms:created>
  <dcterms:modified xsi:type="dcterms:W3CDTF">2013-08-02T10:19:00Z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